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5E0" w:rsidRDefault="007E25E0" w:rsidP="009C5523">
      <w:pPr>
        <w:rPr>
          <w:b/>
          <w:sz w:val="36"/>
        </w:rPr>
      </w:pPr>
    </w:p>
    <w:p w:rsidR="009C5523" w:rsidRPr="00A26B67" w:rsidRDefault="009C5523" w:rsidP="005C26AB">
      <w:pPr>
        <w:outlineLvl w:val="0"/>
        <w:rPr>
          <w:b/>
          <w:sz w:val="36"/>
        </w:rPr>
      </w:pPr>
      <w:r w:rsidRPr="00A26B67">
        <w:rPr>
          <w:b/>
          <w:sz w:val="36"/>
        </w:rPr>
        <w:t>Water Pollution</w:t>
      </w:r>
    </w:p>
    <w:p w:rsidR="009C5523" w:rsidRPr="00A26B67" w:rsidRDefault="009C5523" w:rsidP="005C26AB">
      <w:pPr>
        <w:outlineLvl w:val="0"/>
      </w:pPr>
      <w:r w:rsidRPr="003E0A0B">
        <w:rPr>
          <w:b/>
        </w:rPr>
        <w:t xml:space="preserve">Grade: </w:t>
      </w:r>
      <w:r w:rsidRPr="00A26B67">
        <w:t xml:space="preserve">K </w:t>
      </w:r>
      <w:r w:rsidR="00A26B67" w:rsidRPr="00A26B67">
        <w:t xml:space="preserve"> ICT</w:t>
      </w:r>
    </w:p>
    <w:p w:rsidR="006C57A3" w:rsidRPr="006C57A3" w:rsidRDefault="006C57A3" w:rsidP="009C5523">
      <w:r>
        <w:rPr>
          <w:b/>
        </w:rPr>
        <w:t>Subject</w:t>
      </w:r>
      <w:r w:rsidRPr="003E0A0B">
        <w:rPr>
          <w:b/>
        </w:rPr>
        <w:t xml:space="preserve">: </w:t>
      </w:r>
      <w:r>
        <w:t>Science</w:t>
      </w:r>
    </w:p>
    <w:p w:rsidR="009C5523" w:rsidRPr="00A26B67" w:rsidRDefault="009C5523" w:rsidP="005C26AB">
      <w:pPr>
        <w:outlineLvl w:val="0"/>
      </w:pPr>
      <w:r w:rsidRPr="003E0A0B">
        <w:rPr>
          <w:b/>
        </w:rPr>
        <w:t xml:space="preserve">Month: </w:t>
      </w:r>
      <w:r w:rsidR="006C57A3">
        <w:t>January</w:t>
      </w:r>
    </w:p>
    <w:p w:rsidR="009C5523" w:rsidRPr="003E0A0B" w:rsidRDefault="009C5523" w:rsidP="009C5523">
      <w:pPr>
        <w:rPr>
          <w:b/>
        </w:rPr>
      </w:pPr>
    </w:p>
    <w:p w:rsidR="009C5523" w:rsidRPr="003E0A0B" w:rsidRDefault="00A26B67" w:rsidP="005C26AB">
      <w:pPr>
        <w:outlineLvl w:val="0"/>
        <w:rPr>
          <w:b/>
        </w:rPr>
      </w:pPr>
      <w:r>
        <w:rPr>
          <w:b/>
        </w:rPr>
        <w:t>Teaching Point/</w:t>
      </w:r>
      <w:r w:rsidRPr="00224D22">
        <w:rPr>
          <w:b/>
        </w:rPr>
        <w:t xml:space="preserve">Objective(s): </w:t>
      </w:r>
      <w:r w:rsidRPr="00224D22">
        <w:t xml:space="preserve">At the end of this </w:t>
      </w:r>
      <w:r>
        <w:t>lesson…</w:t>
      </w:r>
      <w:r w:rsidR="009C5523" w:rsidRPr="003E0A0B">
        <w:rPr>
          <w:b/>
        </w:rPr>
        <w:t xml:space="preserve">: </w:t>
      </w:r>
    </w:p>
    <w:p w:rsidR="00A26B67" w:rsidRDefault="009C5523" w:rsidP="00A26B67">
      <w:pPr>
        <w:numPr>
          <w:ilvl w:val="0"/>
          <w:numId w:val="7"/>
        </w:numPr>
      </w:pPr>
      <w:r w:rsidRPr="003E0A0B">
        <w:t>Students will learn to use their eyes and ears while listening to books being read.</w:t>
      </w:r>
      <w:ins w:id="0" w:author="Ellen Grayce Cerniglia" w:date="2012-10-06T19:43:00Z">
        <w:r w:rsidRPr="003E0A0B">
          <w:t xml:space="preserve"> </w:t>
        </w:r>
      </w:ins>
    </w:p>
    <w:p w:rsidR="00307E6F" w:rsidRDefault="00307E6F" w:rsidP="00A26B67">
      <w:pPr>
        <w:numPr>
          <w:ilvl w:val="0"/>
          <w:numId w:val="7"/>
        </w:numPr>
      </w:pPr>
      <w:r>
        <w:t>Students will be able to identify properties of clean water.</w:t>
      </w:r>
    </w:p>
    <w:p w:rsidR="00307E6F" w:rsidRDefault="00307E6F" w:rsidP="00A26B67">
      <w:pPr>
        <w:numPr>
          <w:ilvl w:val="0"/>
          <w:numId w:val="7"/>
        </w:numPr>
      </w:pPr>
      <w:r>
        <w:t>Students will observe that water can change as foreign objects are added to it.</w:t>
      </w:r>
    </w:p>
    <w:p w:rsidR="009C5523" w:rsidRPr="00A26B67" w:rsidRDefault="00307E6F" w:rsidP="00A26B67">
      <w:pPr>
        <w:numPr>
          <w:ilvl w:val="0"/>
          <w:numId w:val="7"/>
        </w:numPr>
      </w:pPr>
      <w:r>
        <w:t>Students will determine whether water can be cleaned.</w:t>
      </w:r>
    </w:p>
    <w:p w:rsidR="009C5523" w:rsidRDefault="009C5523" w:rsidP="002E4F08">
      <w:pPr>
        <w:rPr>
          <w:b/>
          <w:bCs/>
        </w:rPr>
      </w:pPr>
    </w:p>
    <w:p w:rsidR="009C5523" w:rsidRPr="003E0A0B" w:rsidRDefault="009C5523" w:rsidP="005C26AB">
      <w:pPr>
        <w:outlineLvl w:val="0"/>
      </w:pPr>
      <w:r w:rsidRPr="00A26B67">
        <w:rPr>
          <w:b/>
        </w:rPr>
        <w:t>NYS Common Core Standards Addressed</w:t>
      </w:r>
      <w:r w:rsidRPr="003E0A0B">
        <w:t>:</w:t>
      </w:r>
    </w:p>
    <w:p w:rsidR="005C26AB" w:rsidRDefault="0014030C" w:rsidP="000B10AB">
      <w:pPr>
        <w:pStyle w:val="ListParagraph"/>
        <w:numPr>
          <w:ilvl w:val="0"/>
          <w:numId w:val="8"/>
        </w:numPr>
        <w:rPr>
          <w:rFonts w:cs="Helvetica"/>
        </w:rPr>
      </w:pPr>
      <w:hyperlink r:id="rId7" w:history="1">
        <w:r w:rsidR="000B10AB" w:rsidRPr="005C26AB">
          <w:rPr>
            <w:rFonts w:cs="Helvetica"/>
          </w:rPr>
          <w:t>W.K.8</w:t>
        </w:r>
      </w:hyperlink>
      <w:r w:rsidR="000B10AB" w:rsidRPr="005C26AB">
        <w:rPr>
          <w:rFonts w:cs="Helvetica"/>
        </w:rPr>
        <w:t xml:space="preserve"> </w:t>
      </w:r>
    </w:p>
    <w:p w:rsidR="000B10AB" w:rsidRPr="005C26AB" w:rsidRDefault="0014030C" w:rsidP="000B10AB">
      <w:pPr>
        <w:pStyle w:val="ListParagraph"/>
        <w:numPr>
          <w:ilvl w:val="0"/>
          <w:numId w:val="8"/>
        </w:numPr>
        <w:rPr>
          <w:rFonts w:cs="Helvetica"/>
        </w:rPr>
      </w:pPr>
      <w:hyperlink r:id="rId8" w:history="1">
        <w:r w:rsidR="000B10AB" w:rsidRPr="005C26AB">
          <w:rPr>
            <w:rFonts w:cs="Helvetica"/>
          </w:rPr>
          <w:t>SL.K.1</w:t>
        </w:r>
      </w:hyperlink>
      <w:r w:rsidR="007E25E0" w:rsidRPr="005C26AB">
        <w:rPr>
          <w:rFonts w:cs="Helvetica"/>
        </w:rPr>
        <w:t xml:space="preserve">, </w:t>
      </w:r>
      <w:hyperlink r:id="rId9" w:history="1">
        <w:r w:rsidR="000B10AB" w:rsidRPr="005C26AB">
          <w:rPr>
            <w:rFonts w:cs="Helvetica"/>
            <w:u w:color="C83A06"/>
          </w:rPr>
          <w:t>SL.K.2</w:t>
        </w:r>
      </w:hyperlink>
      <w:r w:rsidR="000B10AB" w:rsidRPr="005C26AB">
        <w:rPr>
          <w:rFonts w:cs="Helvetica"/>
        </w:rPr>
        <w:t xml:space="preserve"> </w:t>
      </w:r>
    </w:p>
    <w:p w:rsidR="007E25E0" w:rsidRDefault="007E25E0" w:rsidP="002E4F08">
      <w:pPr>
        <w:pStyle w:val="ListParagraph"/>
        <w:numPr>
          <w:ilvl w:val="0"/>
          <w:numId w:val="8"/>
        </w:numPr>
        <w:rPr>
          <w:rFonts w:cs="Helvetica"/>
        </w:rPr>
      </w:pPr>
      <w:r w:rsidRPr="007E25E0">
        <w:rPr>
          <w:rFonts w:cs="Helvetica"/>
        </w:rPr>
        <w:t>S1.1, S1.2, S1.3</w:t>
      </w:r>
      <w:r w:rsidR="005C26AB">
        <w:rPr>
          <w:rFonts w:cs="Helvetica"/>
        </w:rPr>
        <w:t>, S2.1, S.2.2, S3.3</w:t>
      </w:r>
      <w:r>
        <w:rPr>
          <w:rFonts w:cs="Helvetica"/>
        </w:rPr>
        <w:t xml:space="preserve"> </w:t>
      </w:r>
      <w:r w:rsidRPr="007E25E0">
        <w:rPr>
          <w:rFonts w:cs="Helvetica"/>
        </w:rPr>
        <w:t xml:space="preserve"> </w:t>
      </w:r>
    </w:p>
    <w:p w:rsidR="007E25E0" w:rsidRPr="007E25E0" w:rsidRDefault="007E25E0" w:rsidP="007E25E0">
      <w:pPr>
        <w:pStyle w:val="ListParagraph"/>
        <w:rPr>
          <w:rFonts w:cs="Helvetica"/>
        </w:rPr>
      </w:pPr>
      <w:bookmarkStart w:id="1" w:name="_GoBack"/>
      <w:bookmarkEnd w:id="1"/>
    </w:p>
    <w:p w:rsidR="002E4F08" w:rsidRPr="002E4F08" w:rsidRDefault="00B77CED" w:rsidP="005C26AB">
      <w:pPr>
        <w:outlineLvl w:val="0"/>
      </w:pPr>
      <w:r>
        <w:rPr>
          <w:b/>
          <w:bCs/>
        </w:rPr>
        <w:t>I</w:t>
      </w:r>
      <w:r w:rsidR="002E4F08" w:rsidRPr="002E4F08">
        <w:rPr>
          <w:b/>
          <w:bCs/>
        </w:rPr>
        <w:t>ntroduction</w:t>
      </w:r>
      <w:r w:rsidR="00A26B67">
        <w:rPr>
          <w:b/>
          <w:bCs/>
        </w:rPr>
        <w:t>:</w:t>
      </w:r>
      <w:r w:rsidR="002E4F08" w:rsidRPr="002E4F08">
        <w:rPr>
          <w:b/>
          <w:bCs/>
        </w:rPr>
        <w:t xml:space="preserve"> </w:t>
      </w:r>
    </w:p>
    <w:p w:rsidR="002E4F08" w:rsidRPr="009C5523" w:rsidRDefault="002E4F08" w:rsidP="00307E6F">
      <w:r w:rsidRPr="009C5523">
        <w:t xml:space="preserve">Open by reading a book </w:t>
      </w:r>
      <w:r w:rsidR="004244C5" w:rsidRPr="009C5523">
        <w:t xml:space="preserve">titled, </w:t>
      </w:r>
      <w:r w:rsidR="009C5523" w:rsidRPr="009C5523">
        <w:rPr>
          <w:rFonts w:cs="Arial"/>
          <w:bCs/>
          <w:i/>
          <w:color w:val="262626"/>
          <w:szCs w:val="42"/>
        </w:rPr>
        <w:t>Watch over Our Water</w:t>
      </w:r>
      <w:r w:rsidR="009C5523" w:rsidRPr="009C5523">
        <w:rPr>
          <w:rFonts w:cs="Arial"/>
          <w:bCs/>
          <w:color w:val="262626"/>
          <w:szCs w:val="42"/>
        </w:rPr>
        <w:t xml:space="preserve"> by Lisa Bullard</w:t>
      </w:r>
      <w:r w:rsidRPr="009C5523">
        <w:t xml:space="preserve">. </w:t>
      </w:r>
      <w:r w:rsidR="004244C5" w:rsidRPr="009C5523">
        <w:t>Afterwards discuss with students</w:t>
      </w:r>
      <w:r w:rsidRPr="009C5523">
        <w:t xml:space="preserve">, </w:t>
      </w:r>
      <w:r w:rsidR="00307E6F">
        <w:t>“What does clean water look like?”</w:t>
      </w:r>
      <w:r w:rsidR="00307E6F" w:rsidRPr="009C5523">
        <w:t xml:space="preserve"> </w:t>
      </w:r>
      <w:r w:rsidRPr="009C5523">
        <w:t xml:space="preserve">“What are things that can </w:t>
      </w:r>
      <w:r w:rsidR="0063322A">
        <w:t>pollute our water</w:t>
      </w:r>
      <w:r w:rsidRPr="009C5523">
        <w:t xml:space="preserve">?” </w:t>
      </w:r>
    </w:p>
    <w:p w:rsidR="00307E6F" w:rsidRDefault="002E4F08" w:rsidP="00E87758">
      <w:pPr>
        <w:numPr>
          <w:ilvl w:val="0"/>
          <w:numId w:val="9"/>
        </w:numPr>
      </w:pPr>
      <w:r w:rsidRPr="002E4F08">
        <w:t>Brainstorm</w:t>
      </w:r>
      <w:r w:rsidR="00307E6F">
        <w:t xml:space="preserve"> ideas on chart page split in half by topic question.</w:t>
      </w:r>
    </w:p>
    <w:p w:rsidR="00307E6F" w:rsidRDefault="00307E6F" w:rsidP="002E4F08">
      <w:pPr>
        <w:rPr>
          <w:b/>
          <w:bCs/>
        </w:rPr>
      </w:pPr>
    </w:p>
    <w:p w:rsidR="002E4F08" w:rsidRPr="002E4F08" w:rsidRDefault="002E4F08" w:rsidP="005C26AB">
      <w:pPr>
        <w:outlineLvl w:val="0"/>
      </w:pPr>
      <w:r w:rsidRPr="002E4F08">
        <w:rPr>
          <w:b/>
          <w:bCs/>
        </w:rPr>
        <w:t xml:space="preserve">Materials needed: </w:t>
      </w:r>
    </w:p>
    <w:p w:rsidR="002E4F08" w:rsidRDefault="00A26B67" w:rsidP="00E87758">
      <w:pPr>
        <w:numPr>
          <w:ilvl w:val="0"/>
          <w:numId w:val="10"/>
        </w:numPr>
      </w:pPr>
      <w:r>
        <w:t>4</w:t>
      </w:r>
      <w:r w:rsidR="002E4F08" w:rsidRPr="002E4F08">
        <w:t xml:space="preserve"> tubs </w:t>
      </w:r>
    </w:p>
    <w:p w:rsidR="002E4F08" w:rsidRDefault="002E4F08" w:rsidP="00E87758">
      <w:pPr>
        <w:numPr>
          <w:ilvl w:val="0"/>
          <w:numId w:val="10"/>
        </w:numPr>
      </w:pPr>
      <w:r w:rsidRPr="002E4F08">
        <w:t xml:space="preserve">1 bucket </w:t>
      </w:r>
    </w:p>
    <w:p w:rsidR="002E4F08" w:rsidRDefault="002E4F08" w:rsidP="00E87758">
      <w:pPr>
        <w:numPr>
          <w:ilvl w:val="0"/>
          <w:numId w:val="10"/>
        </w:numPr>
      </w:pPr>
      <w:r>
        <w:t xml:space="preserve">Tongs </w:t>
      </w:r>
    </w:p>
    <w:p w:rsidR="002E4F08" w:rsidRPr="002E4F08" w:rsidRDefault="002E4F08" w:rsidP="00E87758">
      <w:pPr>
        <w:numPr>
          <w:ilvl w:val="0"/>
          <w:numId w:val="10"/>
        </w:numPr>
      </w:pPr>
      <w:r w:rsidRPr="002E4F08">
        <w:t>Cups</w:t>
      </w:r>
    </w:p>
    <w:p w:rsidR="002E4F08" w:rsidRPr="002E4F08" w:rsidRDefault="002E4F08" w:rsidP="00E87758">
      <w:pPr>
        <w:numPr>
          <w:ilvl w:val="0"/>
          <w:numId w:val="10"/>
        </w:numPr>
      </w:pPr>
      <w:r w:rsidRPr="002E4F08">
        <w:t>Pollution</w:t>
      </w:r>
      <w:r>
        <w:t xml:space="preserve"> materials:</w:t>
      </w:r>
    </w:p>
    <w:p w:rsidR="002E4F08" w:rsidRPr="002E4F08" w:rsidRDefault="002E4F08" w:rsidP="002E4F08">
      <w:pPr>
        <w:numPr>
          <w:ilvl w:val="1"/>
          <w:numId w:val="3"/>
        </w:numPr>
      </w:pPr>
      <w:r w:rsidRPr="002E4F08">
        <w:t xml:space="preserve">Coffee </w:t>
      </w:r>
      <w:r>
        <w:t>grounds</w:t>
      </w:r>
    </w:p>
    <w:p w:rsidR="002E4F08" w:rsidRPr="002E4F08" w:rsidRDefault="002E4F08" w:rsidP="002E4F08">
      <w:pPr>
        <w:numPr>
          <w:ilvl w:val="1"/>
          <w:numId w:val="3"/>
        </w:numPr>
      </w:pPr>
      <w:r w:rsidRPr="002E4F08">
        <w:t>Oil</w:t>
      </w:r>
      <w:r>
        <w:t xml:space="preserve"> </w:t>
      </w:r>
    </w:p>
    <w:p w:rsidR="002E4F08" w:rsidRPr="002E4F08" w:rsidRDefault="002E4F08" w:rsidP="002E4F08">
      <w:pPr>
        <w:numPr>
          <w:ilvl w:val="1"/>
          <w:numId w:val="3"/>
        </w:numPr>
      </w:pPr>
      <w:r w:rsidRPr="002E4F08">
        <w:t>Grass</w:t>
      </w:r>
      <w:r>
        <w:t xml:space="preserve">/leaves </w:t>
      </w:r>
    </w:p>
    <w:p w:rsidR="002E4F08" w:rsidRPr="002E4F08" w:rsidRDefault="002E4F08" w:rsidP="002E4F08">
      <w:pPr>
        <w:numPr>
          <w:ilvl w:val="1"/>
          <w:numId w:val="3"/>
        </w:numPr>
      </w:pPr>
      <w:r w:rsidRPr="002E4F08">
        <w:t>Tea</w:t>
      </w:r>
      <w:r>
        <w:t xml:space="preserve"> bags</w:t>
      </w:r>
    </w:p>
    <w:p w:rsidR="002E4F08" w:rsidRPr="002E4F08" w:rsidRDefault="002E4F08" w:rsidP="002E4F08">
      <w:pPr>
        <w:numPr>
          <w:ilvl w:val="1"/>
          <w:numId w:val="3"/>
        </w:numPr>
      </w:pPr>
      <w:r w:rsidRPr="002E4F08">
        <w:t>Banana</w:t>
      </w:r>
      <w:r>
        <w:t xml:space="preserve"> peel </w:t>
      </w:r>
    </w:p>
    <w:p w:rsidR="002E4F08" w:rsidRPr="002E4F08" w:rsidRDefault="002E4F08" w:rsidP="002E4F08">
      <w:pPr>
        <w:numPr>
          <w:ilvl w:val="1"/>
          <w:numId w:val="3"/>
        </w:numPr>
      </w:pPr>
      <w:r w:rsidRPr="002E4F08">
        <w:t>Plastic</w:t>
      </w:r>
      <w:r>
        <w:t xml:space="preserve">/zip lock </w:t>
      </w:r>
    </w:p>
    <w:p w:rsidR="002E4F08" w:rsidRPr="002E4F08" w:rsidRDefault="002E4F08" w:rsidP="002E4F08">
      <w:pPr>
        <w:numPr>
          <w:ilvl w:val="1"/>
          <w:numId w:val="3"/>
        </w:numPr>
      </w:pPr>
      <w:r w:rsidRPr="002E4F08">
        <w:t>Paper</w:t>
      </w:r>
      <w:r>
        <w:t xml:space="preserve"> </w:t>
      </w:r>
    </w:p>
    <w:p w:rsidR="00A26B67" w:rsidRPr="002E4F08" w:rsidRDefault="007E27F8" w:rsidP="00E87758">
      <w:pPr>
        <w:numPr>
          <w:ilvl w:val="0"/>
          <w:numId w:val="11"/>
        </w:numPr>
      </w:pPr>
      <w:r>
        <w:t>F</w:t>
      </w:r>
      <w:r w:rsidR="00A26B67">
        <w:t>ilter materials:</w:t>
      </w:r>
    </w:p>
    <w:p w:rsidR="00A26B67" w:rsidRDefault="00A26B67" w:rsidP="00A26B67">
      <w:pPr>
        <w:numPr>
          <w:ilvl w:val="1"/>
          <w:numId w:val="3"/>
        </w:numPr>
      </w:pPr>
      <w:r>
        <w:t>strainer</w:t>
      </w:r>
    </w:p>
    <w:p w:rsidR="00A26B67" w:rsidRDefault="00A26B67" w:rsidP="00A26B67">
      <w:pPr>
        <w:numPr>
          <w:ilvl w:val="1"/>
          <w:numId w:val="3"/>
        </w:numPr>
      </w:pPr>
      <w:r>
        <w:t>cotton balls</w:t>
      </w:r>
    </w:p>
    <w:p w:rsidR="00A26B67" w:rsidRDefault="00A26B67" w:rsidP="00A26B67">
      <w:pPr>
        <w:numPr>
          <w:ilvl w:val="1"/>
          <w:numId w:val="3"/>
        </w:numPr>
      </w:pPr>
      <w:r>
        <w:t>cheesecloth</w:t>
      </w:r>
    </w:p>
    <w:p w:rsidR="00A26B67" w:rsidRPr="002E4F08" w:rsidRDefault="00A26B67" w:rsidP="00A26B67">
      <w:pPr>
        <w:numPr>
          <w:ilvl w:val="1"/>
          <w:numId w:val="3"/>
        </w:numPr>
      </w:pPr>
      <w:r>
        <w:t>papertowel</w:t>
      </w:r>
    </w:p>
    <w:p w:rsidR="002E4F08" w:rsidRDefault="002E4F08" w:rsidP="00A26B67">
      <w:pPr>
        <w:pStyle w:val="ListParagraph"/>
        <w:ind w:left="1440"/>
      </w:pPr>
    </w:p>
    <w:p w:rsidR="002E4F08" w:rsidRPr="007E27F8" w:rsidRDefault="0063322A" w:rsidP="005C26AB">
      <w:pPr>
        <w:outlineLvl w:val="0"/>
        <w:rPr>
          <w:b/>
          <w:bCs/>
        </w:rPr>
      </w:pPr>
      <w:r>
        <w:rPr>
          <w:b/>
          <w:bCs/>
        </w:rPr>
        <w:t>Pollution</w:t>
      </w:r>
      <w:r w:rsidRPr="002E4F08">
        <w:rPr>
          <w:b/>
          <w:bCs/>
        </w:rPr>
        <w:t xml:space="preserve"> Activity </w:t>
      </w:r>
    </w:p>
    <w:p w:rsidR="002E4F08" w:rsidRDefault="002E4F08" w:rsidP="002E4F08">
      <w:pPr>
        <w:pStyle w:val="ListParagraph"/>
        <w:numPr>
          <w:ilvl w:val="0"/>
          <w:numId w:val="6"/>
        </w:numPr>
      </w:pPr>
      <w:r>
        <w:t xml:space="preserve">Prepare tubs and “pollutants” on back table before lesson </w:t>
      </w:r>
    </w:p>
    <w:p w:rsidR="002E4F08" w:rsidRDefault="002E4F08" w:rsidP="002E4F08">
      <w:pPr>
        <w:pStyle w:val="ListParagraph"/>
        <w:numPr>
          <w:ilvl w:val="0"/>
          <w:numId w:val="6"/>
        </w:numPr>
      </w:pPr>
      <w:r>
        <w:t xml:space="preserve">Split class into </w:t>
      </w:r>
      <w:r w:rsidR="00A26B67">
        <w:t xml:space="preserve">4 </w:t>
      </w:r>
      <w:r>
        <w:t>g</w:t>
      </w:r>
      <w:r w:rsidRPr="002E4F08">
        <w:t>roups (</w:t>
      </w:r>
      <w:r w:rsidR="00A26B67">
        <w:t>5</w:t>
      </w:r>
      <w:r w:rsidRPr="002E4F08">
        <w:t xml:space="preserve"> students each)</w:t>
      </w:r>
    </w:p>
    <w:p w:rsidR="002E4F08" w:rsidRPr="002E4F08" w:rsidRDefault="002E4F08" w:rsidP="002E4F08">
      <w:pPr>
        <w:pStyle w:val="ListParagraph"/>
        <w:numPr>
          <w:ilvl w:val="0"/>
          <w:numId w:val="6"/>
        </w:numPr>
      </w:pPr>
      <w:r>
        <w:t>Have students gather around the back table</w:t>
      </w:r>
    </w:p>
    <w:p w:rsidR="002E4F08" w:rsidRPr="002E4F08" w:rsidRDefault="002E4F08" w:rsidP="002E4F08">
      <w:pPr>
        <w:pStyle w:val="ListParagraph"/>
        <w:numPr>
          <w:ilvl w:val="0"/>
          <w:numId w:val="6"/>
        </w:numPr>
      </w:pPr>
      <w:r w:rsidRPr="002E4F08">
        <w:t xml:space="preserve">Each group has one tub, one set of the pollutants, and </w:t>
      </w:r>
      <w:r w:rsidR="00A26B67">
        <w:t>different ways to filter</w:t>
      </w:r>
      <w:r w:rsidR="00B77CED">
        <w:t xml:space="preserve"> the water</w:t>
      </w:r>
    </w:p>
    <w:p w:rsidR="002E4F08" w:rsidRDefault="002E4F08" w:rsidP="002E4F08">
      <w:pPr>
        <w:pStyle w:val="ListParagraph"/>
        <w:numPr>
          <w:ilvl w:val="0"/>
          <w:numId w:val="6"/>
        </w:numPr>
      </w:pPr>
      <w:r w:rsidRPr="002E4F08">
        <w:t xml:space="preserve">Each student </w:t>
      </w:r>
      <w:r w:rsidR="00B77CED">
        <w:t>chooses</w:t>
      </w:r>
      <w:r w:rsidRPr="002E4F08">
        <w:t xml:space="preserve"> a pollutant and puts it in the tub of water</w:t>
      </w:r>
    </w:p>
    <w:p w:rsidR="002E4F08" w:rsidRDefault="002E4F08" w:rsidP="002E4F08">
      <w:pPr>
        <w:pStyle w:val="ListParagraph"/>
        <w:numPr>
          <w:ilvl w:val="0"/>
          <w:numId w:val="6"/>
        </w:numPr>
      </w:pPr>
      <w:r>
        <w:t>While students are adding pollutants, ask them questions about the pollutants.</w:t>
      </w:r>
    </w:p>
    <w:p w:rsidR="002E4F08" w:rsidRPr="002E4F08" w:rsidRDefault="002E4F08" w:rsidP="002E4F08">
      <w:pPr>
        <w:pStyle w:val="ListParagraph"/>
        <w:numPr>
          <w:ilvl w:val="1"/>
          <w:numId w:val="6"/>
        </w:numPr>
      </w:pPr>
      <w:r>
        <w:t xml:space="preserve">Have you seen these things before? Are they changing the water? (i.e. color, texture, etc.) How are the pollutants changing the water? </w:t>
      </w:r>
    </w:p>
    <w:p w:rsidR="002E4F08" w:rsidRDefault="002E4F08" w:rsidP="002E4F08">
      <w:pPr>
        <w:pStyle w:val="ListParagraph"/>
        <w:numPr>
          <w:ilvl w:val="0"/>
          <w:numId w:val="6"/>
        </w:numPr>
      </w:pPr>
      <w:r w:rsidRPr="002E4F08">
        <w:t xml:space="preserve">After </w:t>
      </w:r>
      <w:r w:rsidR="00B77CED">
        <w:t>pollutants have</w:t>
      </w:r>
      <w:r w:rsidRPr="002E4F08">
        <w:t xml:space="preserve"> been added, students attempt to make the water as clean as it was before the pollutants were added</w:t>
      </w:r>
      <w:r>
        <w:t>. Note how students are trying to clean the water</w:t>
      </w:r>
      <w:r w:rsidR="00A26B67">
        <w:t xml:space="preserve"> with the filter materials</w:t>
      </w:r>
      <w:r>
        <w:t>.</w:t>
      </w:r>
    </w:p>
    <w:p w:rsidR="009C5523" w:rsidRDefault="009C5523" w:rsidP="002E4F08"/>
    <w:p w:rsidR="009A0259" w:rsidRPr="002E4F08" w:rsidRDefault="009C5523" w:rsidP="009A0259">
      <w:r w:rsidRPr="009A0259">
        <w:rPr>
          <w:b/>
        </w:rPr>
        <w:t>Discussion:</w:t>
      </w:r>
      <w:r>
        <w:t xml:space="preserve"> </w:t>
      </w:r>
      <w:r w:rsidRPr="002E4F08">
        <w:t>Is the water clean? Why isn’t it?</w:t>
      </w:r>
      <w:r>
        <w:t xml:space="preserve"> </w:t>
      </w:r>
      <w:r w:rsidR="009A0259">
        <w:t>Is it as easy to clean the water, as it was to pollute it? Why or why not?</w:t>
      </w:r>
      <w:r w:rsidR="00A26B67">
        <w:t xml:space="preserve"> What did you learn from this activity?</w:t>
      </w:r>
    </w:p>
    <w:p w:rsidR="002E4F08" w:rsidRPr="002E4F08" w:rsidRDefault="002E4F08" w:rsidP="002E4F08"/>
    <w:p w:rsidR="007E27F8" w:rsidRDefault="009C5523" w:rsidP="002E4F08">
      <w:r w:rsidRPr="00EF4D64">
        <w:rPr>
          <w:b/>
          <w:color w:val="000000" w:themeColor="text1"/>
        </w:rPr>
        <w:t>Differentiation:</w:t>
      </w:r>
      <w:r>
        <w:rPr>
          <w:b/>
          <w:color w:val="FF0000"/>
        </w:rPr>
        <w:t xml:space="preserve"> </w:t>
      </w:r>
      <w:r w:rsidRPr="00F94AC8">
        <w:t>Classroom will be set-up with limited distractions both auditory and visual.</w:t>
      </w:r>
      <w:r w:rsidRPr="00A22B82">
        <w:rPr>
          <w:b/>
          <w:color w:val="FF0000"/>
        </w:rPr>
        <w:t xml:space="preserve"> </w:t>
      </w:r>
      <w:r>
        <w:t>Student can be given a fidget toy during the read aloud. Supplies for lesson are pre-arranged before students sit down. A</w:t>
      </w:r>
      <w:r w:rsidRPr="007066C1">
        <w:t xml:space="preserve"> step by step visual chart on</w:t>
      </w:r>
      <w:r>
        <w:t xml:space="preserve"> each</w:t>
      </w:r>
      <w:r w:rsidRPr="007066C1">
        <w:t xml:space="preserve"> activity </w:t>
      </w:r>
      <w:r>
        <w:t>will be used for students to stay focused and on task, as well as lessening anxiety about what is</w:t>
      </w:r>
      <w:r w:rsidR="00A26B67">
        <w:t xml:space="preserve"> coming next. </w:t>
      </w:r>
      <w:r w:rsidRPr="00F94AC8">
        <w:t xml:space="preserve">Teacher will </w:t>
      </w:r>
      <w:r>
        <w:t xml:space="preserve">begin with large group instruction, but will also provide </w:t>
      </w:r>
      <w:r w:rsidRPr="00F94AC8">
        <w:t xml:space="preserve">small group instruction, </w:t>
      </w:r>
      <w:r>
        <w:t>to avoid task avoidance</w:t>
      </w:r>
      <w:r w:rsidR="00A26B67">
        <w:t xml:space="preserve">. </w:t>
      </w:r>
      <w:r w:rsidRPr="00F94AC8">
        <w:rPr>
          <w:szCs w:val="40"/>
        </w:rPr>
        <w:t>During the activity the teacher will provide verbal and gestural prompts as needed to help the child complete the activity.</w:t>
      </w:r>
      <w:r>
        <w:rPr>
          <w:szCs w:val="40"/>
        </w:rPr>
        <w:t xml:space="preserve"> </w:t>
      </w:r>
      <w:r w:rsidRPr="00F94AC8">
        <w:rPr>
          <w:szCs w:val="48"/>
        </w:rPr>
        <w:t>Appropriate social behaviors will be immediately</w:t>
      </w:r>
      <w:r>
        <w:rPr>
          <w:szCs w:val="48"/>
        </w:rPr>
        <w:t xml:space="preserve"> reinforced and praised</w:t>
      </w:r>
      <w:r w:rsidRPr="00F94AC8">
        <w:rPr>
          <w:szCs w:val="48"/>
        </w:rPr>
        <w:t xml:space="preserve"> during activity for all students</w:t>
      </w:r>
      <w:r>
        <w:rPr>
          <w:szCs w:val="48"/>
        </w:rPr>
        <w:t xml:space="preserve">. </w:t>
      </w:r>
    </w:p>
    <w:p w:rsidR="009C5523" w:rsidRDefault="009C5523" w:rsidP="002E4F08">
      <w:pPr>
        <w:rPr>
          <w:b/>
          <w:bCs/>
        </w:rPr>
      </w:pPr>
    </w:p>
    <w:p w:rsidR="002E4F08" w:rsidRPr="002E4F08" w:rsidRDefault="002E4F08" w:rsidP="005C26AB">
      <w:pPr>
        <w:outlineLvl w:val="0"/>
        <w:rPr>
          <w:bCs/>
        </w:rPr>
      </w:pPr>
      <w:r>
        <w:rPr>
          <w:b/>
          <w:bCs/>
        </w:rPr>
        <w:t>Assessment/Evaluation</w:t>
      </w:r>
    </w:p>
    <w:p w:rsidR="002E4F08" w:rsidRPr="007E27F8" w:rsidRDefault="002E4F08" w:rsidP="007E27F8">
      <w:r w:rsidRPr="002E4F08">
        <w:rPr>
          <w:bCs/>
          <w:i/>
        </w:rPr>
        <w:t xml:space="preserve">What are things that can make water dirty? </w:t>
      </w:r>
      <w:r w:rsidR="007E27F8" w:rsidRPr="007E27F8">
        <w:rPr>
          <w:bCs/>
        </w:rPr>
        <w:t>Students will use a graphic organizer with 4 boxes. They will sketch four things that pollute water</w:t>
      </w:r>
      <w:r w:rsidR="007E27F8">
        <w:rPr>
          <w:bCs/>
        </w:rPr>
        <w:t>, either from the book or their hands on experience</w:t>
      </w:r>
      <w:r w:rsidR="007E27F8" w:rsidRPr="007E27F8">
        <w:rPr>
          <w:bCs/>
        </w:rPr>
        <w:t>.</w:t>
      </w:r>
    </w:p>
    <w:p w:rsidR="00AD7E78" w:rsidRPr="007E27F8" w:rsidRDefault="002E4F08">
      <w:r w:rsidRPr="007E27F8">
        <w:t xml:space="preserve"> </w:t>
      </w:r>
    </w:p>
    <w:sectPr w:rsidR="00AD7E78" w:rsidRPr="007E27F8" w:rsidSect="007E27F8">
      <w:headerReference w:type="default" r:id="rId1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D49" w:rsidRDefault="006A0D49">
      <w:r>
        <w:separator/>
      </w:r>
    </w:p>
  </w:endnote>
  <w:endnote w:type="continuationSeparator" w:id="0">
    <w:p w:rsidR="006A0D49" w:rsidRDefault="006A0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D49" w:rsidRDefault="006A0D49">
      <w:r>
        <w:separator/>
      </w:r>
    </w:p>
  </w:footnote>
  <w:footnote w:type="continuationSeparator" w:id="0">
    <w:p w:rsidR="006A0D49" w:rsidRDefault="006A0D4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DA1" w:rsidRDefault="00500DA1">
    <w:pPr>
      <w:pStyle w:val="Header"/>
    </w:pPr>
    <w:r>
      <w:t xml:space="preserve">Christine McCue </w:t>
    </w:r>
  </w:p>
  <w:p w:rsidR="00500DA1" w:rsidRDefault="00500DA1">
    <w:pPr>
      <w:pStyle w:val="Header"/>
    </w:pPr>
    <w:r>
      <w:t>November 7, 2014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4490"/>
    <w:multiLevelType w:val="multilevel"/>
    <w:tmpl w:val="5366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A6923"/>
    <w:multiLevelType w:val="hybridMultilevel"/>
    <w:tmpl w:val="2DDCA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44DAE"/>
    <w:multiLevelType w:val="multilevel"/>
    <w:tmpl w:val="AB72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651FBE"/>
    <w:multiLevelType w:val="multilevel"/>
    <w:tmpl w:val="5366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C5472A"/>
    <w:multiLevelType w:val="hybridMultilevel"/>
    <w:tmpl w:val="92321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77273"/>
    <w:multiLevelType w:val="hybridMultilevel"/>
    <w:tmpl w:val="E914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C2097"/>
    <w:multiLevelType w:val="multilevel"/>
    <w:tmpl w:val="02D85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86530B"/>
    <w:multiLevelType w:val="multilevel"/>
    <w:tmpl w:val="AB72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967972"/>
    <w:multiLevelType w:val="multilevel"/>
    <w:tmpl w:val="BA1A0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935A44"/>
    <w:multiLevelType w:val="multilevel"/>
    <w:tmpl w:val="5366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387627"/>
    <w:multiLevelType w:val="multilevel"/>
    <w:tmpl w:val="2D9C2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4F08"/>
    <w:rsid w:val="000B10AB"/>
    <w:rsid w:val="0014030C"/>
    <w:rsid w:val="002E4F08"/>
    <w:rsid w:val="00307E6F"/>
    <w:rsid w:val="004244C5"/>
    <w:rsid w:val="004B322D"/>
    <w:rsid w:val="00500DA1"/>
    <w:rsid w:val="005C26AB"/>
    <w:rsid w:val="0063322A"/>
    <w:rsid w:val="00647E2C"/>
    <w:rsid w:val="006A0D49"/>
    <w:rsid w:val="006C57A3"/>
    <w:rsid w:val="007E25E0"/>
    <w:rsid w:val="007E27F8"/>
    <w:rsid w:val="009A0259"/>
    <w:rsid w:val="009C5523"/>
    <w:rsid w:val="00A26B67"/>
    <w:rsid w:val="00AD7E78"/>
    <w:rsid w:val="00B77CED"/>
    <w:rsid w:val="00BD5FF0"/>
    <w:rsid w:val="00D163D6"/>
    <w:rsid w:val="00D6152A"/>
    <w:rsid w:val="00E87758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5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E4F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00D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0DA1"/>
  </w:style>
  <w:style w:type="paragraph" w:styleId="Footer">
    <w:name w:val="footer"/>
    <w:basedOn w:val="Normal"/>
    <w:link w:val="FooterChar"/>
    <w:uiPriority w:val="99"/>
    <w:semiHidden/>
    <w:unhideWhenUsed/>
    <w:rsid w:val="00500D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0DA1"/>
  </w:style>
  <w:style w:type="paragraph" w:styleId="BalloonText">
    <w:name w:val="Balloon Text"/>
    <w:basedOn w:val="Normal"/>
    <w:link w:val="BalloonTextChar"/>
    <w:uiPriority w:val="99"/>
    <w:semiHidden/>
    <w:unhideWhenUsed/>
    <w:rsid w:val="007E25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5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F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00D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0DA1"/>
  </w:style>
  <w:style w:type="paragraph" w:styleId="Footer">
    <w:name w:val="footer"/>
    <w:basedOn w:val="Normal"/>
    <w:link w:val="FooterChar"/>
    <w:uiPriority w:val="99"/>
    <w:semiHidden/>
    <w:unhideWhenUsed/>
    <w:rsid w:val="00500D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0DA1"/>
  </w:style>
  <w:style w:type="paragraph" w:styleId="BalloonText">
    <w:name w:val="Balloon Text"/>
    <w:basedOn w:val="Normal"/>
    <w:link w:val="BalloonTextChar"/>
    <w:uiPriority w:val="99"/>
    <w:semiHidden/>
    <w:unhideWhenUsed/>
    <w:rsid w:val="007E25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5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4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corecommonstandards.com/kindergarten-standards/english-language-arts-standards/w-k-8-common-core-worksheets-and-activities/" TargetMode="External"/><Relationship Id="rId8" Type="http://schemas.openxmlformats.org/officeDocument/2006/relationships/hyperlink" Target="http://corecommonstandards.com/kindergarten-standards/english-language-arts-standards/sl-k-1-common-core-worksheets-and-activities/" TargetMode="External"/><Relationship Id="rId9" Type="http://schemas.openxmlformats.org/officeDocument/2006/relationships/hyperlink" Target="http://corecommonstandards.com/kindergarten-standards/english-language-arts-standards/sl-k-2-common-core-worksheets-and-activities/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2684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local_admin</dc:creator>
  <cp:lastModifiedBy>NYCDOE</cp:lastModifiedBy>
  <cp:revision>2</cp:revision>
  <cp:lastPrinted>2014-11-07T12:53:00Z</cp:lastPrinted>
  <dcterms:created xsi:type="dcterms:W3CDTF">2014-11-10T22:11:00Z</dcterms:created>
  <dcterms:modified xsi:type="dcterms:W3CDTF">2014-11-10T22:11:00Z</dcterms:modified>
</cp:coreProperties>
</file>